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10223" w14:textId="77777777" w:rsidR="00E324F6" w:rsidRPr="00394291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77A5CFF" w14:textId="77777777" w:rsidR="009C2C29" w:rsidRDefault="009C2C29" w:rsidP="00E5168C">
      <w:pPr>
        <w:ind w:left="10368"/>
        <w:jc w:val="both"/>
        <w:rPr>
          <w:rFonts w:ascii="Trebuchet MS" w:hAnsi="Trebuchet MS" w:cs="Arial"/>
          <w:b/>
          <w:i/>
          <w:color w:val="000000" w:themeColor="text1"/>
          <w:sz w:val="20"/>
          <w:szCs w:val="20"/>
        </w:rPr>
      </w:pPr>
    </w:p>
    <w:p w14:paraId="287BD348" w14:textId="2E186BA5" w:rsidR="00061D3C" w:rsidRPr="002C4D93" w:rsidRDefault="006F2ED5" w:rsidP="00061D3C">
      <w:pPr>
        <w:pStyle w:val="Heading1"/>
        <w:numPr>
          <w:ilvl w:val="0"/>
          <w:numId w:val="0"/>
        </w:numPr>
        <w:jc w:val="right"/>
        <w:rPr>
          <w:rFonts w:ascii="Arial" w:hAnsi="Arial" w:cs="Arial"/>
          <w:b w:val="0"/>
          <w:sz w:val="20"/>
        </w:rPr>
      </w:pPr>
      <w:r w:rsidRPr="002C4D93">
        <w:rPr>
          <w:rFonts w:ascii="Arial" w:hAnsi="Arial" w:cs="Arial"/>
          <w:b w:val="0"/>
          <w:iCs/>
          <w:color w:val="000000"/>
          <w:sz w:val="20"/>
        </w:rPr>
        <w:t xml:space="preserve">SPS </w:t>
      </w:r>
      <w:r w:rsidR="00FF3AB8">
        <w:rPr>
          <w:rFonts w:ascii="Arial" w:hAnsi="Arial" w:cs="Arial"/>
          <w:b w:val="0"/>
          <w:iCs/>
          <w:color w:val="000000"/>
          <w:sz w:val="20"/>
        </w:rPr>
        <w:t>10</w:t>
      </w:r>
      <w:r w:rsidR="005A1631" w:rsidRPr="002C4D93">
        <w:rPr>
          <w:rFonts w:ascii="Arial" w:hAnsi="Arial" w:cs="Arial"/>
          <w:b w:val="0"/>
          <w:iCs/>
          <w:color w:val="000000"/>
          <w:sz w:val="20"/>
        </w:rPr>
        <w:t xml:space="preserve"> </w:t>
      </w:r>
      <w:r w:rsidRPr="002C4D93">
        <w:rPr>
          <w:rFonts w:ascii="Arial" w:hAnsi="Arial" w:cs="Arial"/>
          <w:b w:val="0"/>
          <w:iCs/>
          <w:color w:val="000000"/>
          <w:sz w:val="20"/>
        </w:rPr>
        <w:t>priedas</w:t>
      </w:r>
    </w:p>
    <w:p w14:paraId="48280C44" w14:textId="77777777" w:rsidR="00E5168C" w:rsidRPr="002C4D93" w:rsidRDefault="00E5168C" w:rsidP="003D4339">
      <w:pPr>
        <w:rPr>
          <w:rFonts w:ascii="Arial" w:hAnsi="Arial" w:cs="Arial"/>
          <w:b/>
          <w:sz w:val="20"/>
          <w:szCs w:val="20"/>
        </w:rPr>
      </w:pPr>
    </w:p>
    <w:p w14:paraId="07B771CA" w14:textId="77777777" w:rsidR="00E5168C" w:rsidRPr="002C4D93" w:rsidRDefault="00E5168C" w:rsidP="00375003">
      <w:pPr>
        <w:jc w:val="center"/>
        <w:rPr>
          <w:rFonts w:ascii="Arial" w:hAnsi="Arial" w:cs="Arial"/>
          <w:b/>
          <w:sz w:val="20"/>
          <w:szCs w:val="20"/>
        </w:rPr>
      </w:pPr>
    </w:p>
    <w:p w14:paraId="0AABF181" w14:textId="22C2A0D5" w:rsidR="00E324F6" w:rsidRPr="002C4D93" w:rsidRDefault="0018252F" w:rsidP="00375003">
      <w:pPr>
        <w:jc w:val="center"/>
        <w:rPr>
          <w:rFonts w:ascii="Arial" w:hAnsi="Arial" w:cs="Arial"/>
          <w:color w:val="FF0000"/>
          <w:sz w:val="20"/>
          <w:szCs w:val="20"/>
        </w:rPr>
      </w:pPr>
      <w:r w:rsidRPr="002C4D93">
        <w:rPr>
          <w:rFonts w:ascii="Arial" w:hAnsi="Arial" w:cs="Arial"/>
          <w:b/>
          <w:sz w:val="20"/>
          <w:szCs w:val="20"/>
        </w:rPr>
        <w:t>SPECIALISTŲ SĄRAŠO FORMA</w:t>
      </w:r>
    </w:p>
    <w:p w14:paraId="6684A8B9" w14:textId="0A49A278" w:rsidR="00375003" w:rsidRPr="002C4D93" w:rsidRDefault="00375003" w:rsidP="00E324F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5EA803A" w14:textId="77777777" w:rsidR="00375003" w:rsidRPr="002C4D93" w:rsidRDefault="00375003" w:rsidP="00E324F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15C8DDA" w14:textId="1CB29A79" w:rsidR="00E324F6" w:rsidRPr="002C4D93" w:rsidRDefault="00E324F6" w:rsidP="00E324F6">
      <w:pPr>
        <w:ind w:right="-284"/>
        <w:jc w:val="right"/>
        <w:rPr>
          <w:rFonts w:ascii="Arial" w:hAnsi="Arial" w:cs="Arial"/>
          <w:b/>
          <w:sz w:val="20"/>
          <w:szCs w:val="20"/>
        </w:rPr>
      </w:pPr>
      <w:r w:rsidRPr="002C4D93">
        <w:rPr>
          <w:rFonts w:ascii="Arial" w:hAnsi="Arial" w:cs="Arial"/>
          <w:b/>
          <w:sz w:val="20"/>
          <w:szCs w:val="20"/>
        </w:rPr>
        <w:t>Sutarties vykdymui bus pasitelkiami šie specialistai:</w:t>
      </w:r>
    </w:p>
    <w:p w14:paraId="0ADCD36D" w14:textId="77777777" w:rsidR="00425BBC" w:rsidRPr="002C4D93" w:rsidRDefault="00425BBC" w:rsidP="00E324F6">
      <w:pPr>
        <w:ind w:right="-284"/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1562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127"/>
        <w:gridCol w:w="2126"/>
        <w:gridCol w:w="1417"/>
        <w:gridCol w:w="1985"/>
        <w:gridCol w:w="1701"/>
        <w:gridCol w:w="1417"/>
        <w:gridCol w:w="1701"/>
        <w:gridCol w:w="2552"/>
      </w:tblGrid>
      <w:tr w:rsidR="0001291F" w:rsidRPr="002C4D93" w14:paraId="3786B5F9" w14:textId="77777777" w:rsidTr="002C4D93">
        <w:trPr>
          <w:trHeight w:val="82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66E19" w14:textId="77777777" w:rsidR="0001291F" w:rsidRPr="002C4D93" w:rsidRDefault="0001291F" w:rsidP="002C4D93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7DA6243" w14:textId="77777777" w:rsidR="0001291F" w:rsidRPr="002C4D93" w:rsidRDefault="0001291F" w:rsidP="002C4D93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Eil.</w:t>
            </w:r>
          </w:p>
          <w:p w14:paraId="3FF8927C" w14:textId="77777777" w:rsidR="0001291F" w:rsidRPr="002C4D93" w:rsidRDefault="0001291F" w:rsidP="002C4D93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Nr.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187956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BF3AD5C" w14:textId="0B23709B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Objekte vykdomos funkcijos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4E8972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5FBD141" w14:textId="0DC1C5A2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Vardas, pavardė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A5DBD" w14:textId="69A39444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Darbo patirtis (</w:t>
            </w:r>
            <w:r w:rsidR="004B28A4"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projektuojant ar atliekant statybos darbus ypatingų statinių inžinieriniuose tinkluose</w:t>
            </w: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  <w:p w14:paraId="14F4357B" w14:textId="77777777" w:rsidR="004B28A4" w:rsidRPr="002C4D93" w:rsidRDefault="004B28A4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897613D" w14:textId="6F929862" w:rsidR="004B28A4" w:rsidRPr="002C4D93" w:rsidRDefault="004B28A4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A2498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Specialisto atestatų Nr., išdavimo ir galiojimo datos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FBED1" w14:textId="10FA296C" w:rsidR="0001291F" w:rsidRPr="002C4D93" w:rsidRDefault="0001291F" w:rsidP="002C4D93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Darbuotojo įmonės pavadinimas arba parašoma „Ketinamas įdarbinti“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E3292" w14:textId="6B50730F" w:rsidR="0001291F" w:rsidRPr="002C4D93" w:rsidRDefault="0001291F" w:rsidP="002C4D93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Apibūdinama, kokiai Sutarties daliai pasitelkiamas specialistas bei nurodomas konkretus SPS</w:t>
            </w:r>
            <w:ins w:id="0" w:author="Vilius Šabanas" w:date="2024-10-10T10:55:00Z" w16du:dateUtc="2024-10-10T07:55:00Z">
              <w:r w:rsidR="00CE41AC"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t xml:space="preserve"> 3.1 punkto</w:t>
              </w:r>
            </w:ins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 lentelės Kvalifikacijos reikalavimo punktas (jei keliamas)</w:t>
            </w:r>
          </w:p>
        </w:tc>
      </w:tr>
      <w:tr w:rsidR="0001291F" w:rsidRPr="002C4D93" w14:paraId="4CE56F19" w14:textId="77777777" w:rsidTr="002C4D93">
        <w:trPr>
          <w:trHeight w:val="509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FFEE5E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686EFC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765D0F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0C66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3179F2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E203165" w14:textId="333490ED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Nr. ir nuoroda į elektroninį registrą</w:t>
            </w:r>
            <w:r w:rsidR="006C1354" w:rsidRPr="002C4D93">
              <w:rPr>
                <w:rStyle w:val="FootnoteReference"/>
                <w:rFonts w:ascii="Arial" w:hAnsi="Arial" w:cs="Arial"/>
                <w:color w:val="000000" w:themeColor="text1"/>
                <w:sz w:val="20"/>
                <w:szCs w:val="20"/>
              </w:rPr>
              <w:footnoteReference w:id="1"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6FFA7F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50E3D13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Išduotas</w:t>
            </w:r>
          </w:p>
          <w:p w14:paraId="5176642C" w14:textId="40E9D146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5EDC539" w14:textId="1AA6AC6D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4025C" w14:textId="0C681BAB" w:rsidR="0001291F" w:rsidRPr="002C4D93" w:rsidRDefault="0001291F" w:rsidP="004E088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B576B" w14:textId="3561B06B" w:rsidR="0001291F" w:rsidRPr="002C4D93" w:rsidRDefault="0001291F" w:rsidP="004E088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1291F" w:rsidRPr="002C4D93" w14:paraId="47F51CB6" w14:textId="77777777" w:rsidTr="002C4D93">
        <w:trPr>
          <w:trHeight w:val="1033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FA03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F617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C89E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67" w14:textId="45B621ED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Metai ir mėnesiai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E79D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Rengti/įgyvendinti projektai (konkrečių projektų pavadinimai)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3ACB" w14:textId="77777777" w:rsidR="0001291F" w:rsidRPr="002C4D93" w:rsidRDefault="0001291F" w:rsidP="004E088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30AE" w14:textId="77777777" w:rsidR="0001291F" w:rsidRPr="002C4D93" w:rsidRDefault="0001291F" w:rsidP="004E088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48BF" w14:textId="4C152C0B" w:rsidR="0001291F" w:rsidRPr="002C4D93" w:rsidRDefault="0001291F" w:rsidP="004E088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9072" w14:textId="17BF6CB9" w:rsidR="0001291F" w:rsidRPr="002C4D93" w:rsidRDefault="0001291F" w:rsidP="004E088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2C4D93" w14:paraId="2B3B39FF" w14:textId="77777777" w:rsidTr="002C4D93">
        <w:trPr>
          <w:trHeight w:val="278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B4DE8" w14:textId="77777777" w:rsidR="007063F8" w:rsidRPr="002C4D93" w:rsidRDefault="007063F8" w:rsidP="002C4D9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88450" w14:textId="2763C1CA" w:rsidR="007063F8" w:rsidRPr="002C4D93" w:rsidRDefault="007063F8" w:rsidP="002C4D9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Ypatingo statinio projekto vadovas*</w:t>
            </w:r>
          </w:p>
          <w:p w14:paraId="1588D266" w14:textId="77777777" w:rsidR="007063F8" w:rsidRPr="002C4D93" w:rsidRDefault="007063F8" w:rsidP="002C4D93">
            <w:pPr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  <w:p w14:paraId="3CFC44A8" w14:textId="77777777" w:rsidR="007063F8" w:rsidRPr="002C4D93" w:rsidRDefault="007063F8" w:rsidP="002C4D93">
            <w:pPr>
              <w:ind w:left="346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C450" w14:textId="77777777" w:rsidR="007063F8" w:rsidRPr="002C4D93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FE63" w14:textId="77777777" w:rsidR="007063F8" w:rsidRPr="002C4D93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0730" w14:textId="77777777" w:rsidR="007063F8" w:rsidRPr="002C4D93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9395" w14:textId="405BCA54" w:rsidR="007063F8" w:rsidRPr="002C4D93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118F" w14:textId="77777777" w:rsidR="007063F8" w:rsidRPr="002C4D93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AAF6" w14:textId="77777777" w:rsidR="007063F8" w:rsidRPr="002C4D93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„tiekėjo darbuotojas“</w:t>
            </w:r>
          </w:p>
          <w:p w14:paraId="06DC0180" w14:textId="13DFBFFF" w:rsidR="007063F8" w:rsidRPr="002C4D93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arba</w:t>
            </w:r>
          </w:p>
          <w:p w14:paraId="4699C804" w14:textId="68C273A9" w:rsidR="007063F8" w:rsidRPr="002C4D93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„ketinamas įdarbinti“</w:t>
            </w:r>
          </w:p>
          <w:p w14:paraId="0A6F4AA7" w14:textId="77777777" w:rsidR="007063F8" w:rsidRPr="002C4D93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arba </w:t>
            </w:r>
          </w:p>
          <w:p w14:paraId="518A31F7" w14:textId="507A99E8" w:rsidR="007063F8" w:rsidRPr="002C4D93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„Subrangovo darbuotojas“</w:t>
            </w:r>
          </w:p>
          <w:p w14:paraId="4B6F09A9" w14:textId="77777777" w:rsidR="007063F8" w:rsidRPr="002C4D93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  <w:p w14:paraId="6F2A5BC2" w14:textId="77777777" w:rsidR="007063F8" w:rsidRPr="002C4D93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2640" w14:textId="77777777" w:rsidR="007063F8" w:rsidRPr="002C4D93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249AC" w:rsidRPr="002C4D93" w14:paraId="428D243D" w14:textId="77777777" w:rsidTr="002C4D93">
        <w:trPr>
          <w:trHeight w:val="12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E06C" w14:textId="77777777" w:rsidR="00B249AC" w:rsidRPr="002C4D93" w:rsidRDefault="00B249AC" w:rsidP="00B249AC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74C2" w14:textId="014D7849" w:rsidR="00B249AC" w:rsidRPr="002C4D93" w:rsidRDefault="00B249AC" w:rsidP="00B249AC">
            <w:pPr>
              <w:tabs>
                <w:tab w:val="num" w:pos="3065"/>
              </w:tabs>
              <w:ind w:right="34"/>
              <w:contextualSpacing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Pvz., geodezistas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3B66" w14:textId="77777777" w:rsidR="00B249AC" w:rsidRPr="002C4D93" w:rsidRDefault="00B249AC" w:rsidP="00B249AC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9AE3" w14:textId="140C3627" w:rsidR="00B249AC" w:rsidRPr="002C4D93" w:rsidRDefault="00B249AC" w:rsidP="00B249AC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C057" w14:textId="33864166" w:rsidR="00B249AC" w:rsidRPr="002C4D93" w:rsidRDefault="00B249AC" w:rsidP="00B249AC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B31E" w14:textId="77777777" w:rsidR="00B249AC" w:rsidRPr="002C4D93" w:rsidRDefault="00B249AC" w:rsidP="00B249AC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Pvz., </w:t>
            </w:r>
          </w:p>
          <w:p w14:paraId="30EF6BEA" w14:textId="77777777" w:rsidR="00B249AC" w:rsidRPr="002C4D93" w:rsidRDefault="00B249AC" w:rsidP="00B249AC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NŽT registras</w:t>
            </w:r>
          </w:p>
          <w:p w14:paraId="7FF5CD8D" w14:textId="77777777" w:rsidR="00B249AC" w:rsidRPr="002C4D93" w:rsidRDefault="00B249AC" w:rsidP="00B249AC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957C" w14:textId="77777777" w:rsidR="00B249AC" w:rsidRPr="002C4D93" w:rsidRDefault="00B249AC" w:rsidP="00B249AC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C247" w14:textId="77777777" w:rsidR="00B249AC" w:rsidRPr="002C4D93" w:rsidRDefault="00B249AC" w:rsidP="00B249AC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„tiekėjo darbuotojas“</w:t>
            </w:r>
          </w:p>
          <w:p w14:paraId="1A290892" w14:textId="77777777" w:rsidR="00B249AC" w:rsidRPr="002C4D93" w:rsidRDefault="00B249AC" w:rsidP="00B249AC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arba</w:t>
            </w:r>
          </w:p>
          <w:p w14:paraId="333A765F" w14:textId="77777777" w:rsidR="00B249AC" w:rsidRPr="002C4D93" w:rsidRDefault="00B249AC" w:rsidP="00B249AC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„ketinamas įdarbinti“</w:t>
            </w:r>
          </w:p>
          <w:p w14:paraId="64DBF03A" w14:textId="77777777" w:rsidR="00B249AC" w:rsidRPr="002C4D93" w:rsidRDefault="00B249AC" w:rsidP="00B249AC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arba </w:t>
            </w:r>
          </w:p>
          <w:p w14:paraId="649BD97A" w14:textId="77777777" w:rsidR="00B249AC" w:rsidRPr="002C4D93" w:rsidRDefault="00B249AC" w:rsidP="00B249AC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„Subrangovo darbuotojas“</w:t>
            </w:r>
          </w:p>
          <w:p w14:paraId="6A0261E1" w14:textId="77777777" w:rsidR="00B249AC" w:rsidRPr="002C4D93" w:rsidRDefault="00B249AC" w:rsidP="00B249AC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D88A" w14:textId="77777777" w:rsidR="00B249AC" w:rsidRPr="002C4D93" w:rsidRDefault="00B249AC" w:rsidP="00B249AC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8817535" w14:textId="77777777" w:rsidR="00E324F6" w:rsidRPr="002C4D93" w:rsidRDefault="00E324F6" w:rsidP="00E324F6">
      <w:pPr>
        <w:jc w:val="both"/>
        <w:rPr>
          <w:rFonts w:ascii="Arial" w:hAnsi="Arial" w:cs="Arial"/>
          <w:sz w:val="20"/>
          <w:szCs w:val="20"/>
        </w:rPr>
      </w:pPr>
    </w:p>
    <w:p w14:paraId="047917E7" w14:textId="14D9C3C5" w:rsidR="00C57635" w:rsidRPr="002C4D93" w:rsidRDefault="00E324F6" w:rsidP="00E324F6">
      <w:pPr>
        <w:jc w:val="both"/>
        <w:rPr>
          <w:rFonts w:ascii="Arial" w:hAnsi="Arial" w:cs="Arial"/>
          <w:b/>
          <w:sz w:val="20"/>
          <w:szCs w:val="20"/>
        </w:rPr>
      </w:pPr>
      <w:r w:rsidRPr="002C4D93">
        <w:rPr>
          <w:rFonts w:ascii="Arial" w:hAnsi="Arial" w:cs="Arial"/>
          <w:b/>
          <w:sz w:val="20"/>
          <w:szCs w:val="20"/>
        </w:rPr>
        <w:t>Pastab</w:t>
      </w:r>
      <w:r w:rsidR="00CF46DB" w:rsidRPr="002C4D93">
        <w:rPr>
          <w:rFonts w:ascii="Arial" w:hAnsi="Arial" w:cs="Arial"/>
          <w:b/>
          <w:sz w:val="20"/>
          <w:szCs w:val="20"/>
        </w:rPr>
        <w:t>a.</w:t>
      </w:r>
    </w:p>
    <w:p w14:paraId="42850874" w14:textId="45C57B69" w:rsidR="00E324F6" w:rsidRPr="002C4D93" w:rsidRDefault="00C57635" w:rsidP="00E324F6">
      <w:pPr>
        <w:jc w:val="both"/>
        <w:rPr>
          <w:rFonts w:ascii="Arial" w:hAnsi="Arial" w:cs="Arial"/>
          <w:sz w:val="20"/>
          <w:szCs w:val="20"/>
        </w:rPr>
      </w:pPr>
      <w:r w:rsidRPr="002C4D93">
        <w:rPr>
          <w:rFonts w:ascii="Arial" w:hAnsi="Arial" w:cs="Arial"/>
          <w:b/>
          <w:sz w:val="20"/>
          <w:szCs w:val="20"/>
        </w:rPr>
        <w:t>*</w:t>
      </w:r>
      <w:r w:rsidR="00E324F6" w:rsidRPr="002C4D93">
        <w:rPr>
          <w:rFonts w:ascii="Arial" w:hAnsi="Arial" w:cs="Arial"/>
          <w:sz w:val="20"/>
          <w:szCs w:val="20"/>
        </w:rPr>
        <w:t xml:space="preserve"> Privaloma su Pa</w:t>
      </w:r>
      <w:r w:rsidR="004B65DD" w:rsidRPr="002C4D93">
        <w:rPr>
          <w:rFonts w:ascii="Arial" w:hAnsi="Arial" w:cs="Arial"/>
          <w:sz w:val="20"/>
          <w:szCs w:val="20"/>
        </w:rPr>
        <w:t>siūlymu</w:t>
      </w:r>
      <w:r w:rsidR="000953E5" w:rsidRPr="002C4D93">
        <w:rPr>
          <w:rFonts w:ascii="Arial" w:hAnsi="Arial" w:cs="Arial"/>
          <w:sz w:val="20"/>
          <w:szCs w:val="20"/>
        </w:rPr>
        <w:t xml:space="preserve"> </w:t>
      </w:r>
      <w:r w:rsidR="00E324F6" w:rsidRPr="002C4D93">
        <w:rPr>
          <w:rFonts w:ascii="Arial" w:hAnsi="Arial" w:cs="Arial"/>
          <w:sz w:val="20"/>
          <w:szCs w:val="20"/>
        </w:rPr>
        <w:t>pateikti subtiekėjo(-ų) ir/ar pasitelkiamų specialistų (kurie nėra Tiekėjo darbuotojai) raštišką(-us) sutikimą(-us), kad jie sutinka atlikti jiems perduodamas paslaugas/darbus/prekes</w:t>
      </w:r>
      <w:r w:rsidR="003812FF" w:rsidRPr="002C4D93">
        <w:rPr>
          <w:rFonts w:ascii="Arial" w:hAnsi="Arial" w:cs="Arial"/>
          <w:sz w:val="20"/>
          <w:szCs w:val="20"/>
        </w:rPr>
        <w:t>.</w:t>
      </w:r>
    </w:p>
    <w:p w14:paraId="04A233F1" w14:textId="77777777" w:rsidR="00E324F6" w:rsidRPr="002C4D93" w:rsidRDefault="00E324F6" w:rsidP="00E324F6">
      <w:pPr>
        <w:jc w:val="center"/>
        <w:rPr>
          <w:rFonts w:ascii="Arial" w:hAnsi="Arial" w:cs="Arial"/>
          <w:sz w:val="20"/>
          <w:szCs w:val="20"/>
        </w:rPr>
      </w:pPr>
      <w:r w:rsidRPr="002C4D93">
        <w:rPr>
          <w:rFonts w:ascii="Arial" w:hAnsi="Arial" w:cs="Arial"/>
          <w:sz w:val="20"/>
          <w:szCs w:val="20"/>
        </w:rPr>
        <w:t>___________________________________________________</w:t>
      </w:r>
    </w:p>
    <w:p w14:paraId="37E4690B" w14:textId="781FA67D" w:rsidR="0007453B" w:rsidRPr="002C4D93" w:rsidRDefault="00E324F6" w:rsidP="004B65DD">
      <w:pPr>
        <w:jc w:val="center"/>
        <w:rPr>
          <w:rFonts w:ascii="Arial" w:hAnsi="Arial" w:cs="Arial"/>
          <w:sz w:val="20"/>
          <w:szCs w:val="20"/>
        </w:rPr>
      </w:pPr>
      <w:r w:rsidRPr="002C4D93">
        <w:rPr>
          <w:rFonts w:ascii="Arial" w:hAnsi="Arial" w:cs="Arial"/>
          <w:sz w:val="20"/>
          <w:szCs w:val="20"/>
        </w:rPr>
        <w:t>(Tiekėjo arba jo įgalioto asmens vardas, pavardė, parašas</w:t>
      </w:r>
      <w:r w:rsidR="006F2ED5" w:rsidRPr="002C4D93">
        <w:rPr>
          <w:rFonts w:ascii="Arial" w:hAnsi="Arial" w:cs="Arial"/>
          <w:sz w:val="20"/>
          <w:szCs w:val="20"/>
        </w:rPr>
        <w:t>)</w:t>
      </w:r>
    </w:p>
    <w:p w14:paraId="0B9C4211" w14:textId="5240F736" w:rsidR="00C92426" w:rsidRPr="002C4D93" w:rsidRDefault="00C92426" w:rsidP="0007453B">
      <w:pPr>
        <w:tabs>
          <w:tab w:val="left" w:pos="3804"/>
        </w:tabs>
        <w:jc w:val="both"/>
        <w:rPr>
          <w:rFonts w:ascii="Arial" w:hAnsi="Arial" w:cs="Arial"/>
          <w:strike/>
          <w:color w:val="FF0000"/>
          <w:sz w:val="20"/>
          <w:szCs w:val="20"/>
        </w:rPr>
      </w:pPr>
    </w:p>
    <w:sectPr w:rsidR="00C92426" w:rsidRPr="002C4D93" w:rsidSect="00A07D85">
      <w:pgSz w:w="16838" w:h="11906" w:orient="landscape"/>
      <w:pgMar w:top="851" w:right="822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A4E42" w14:textId="77777777" w:rsidR="008A64AD" w:rsidRDefault="008A64AD" w:rsidP="00E324F6">
      <w:r>
        <w:separator/>
      </w:r>
    </w:p>
  </w:endnote>
  <w:endnote w:type="continuationSeparator" w:id="0">
    <w:p w14:paraId="4D17F3B9" w14:textId="77777777" w:rsidR="008A64AD" w:rsidRDefault="008A64AD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BCCC8" w14:textId="77777777" w:rsidR="008A64AD" w:rsidRDefault="008A64AD" w:rsidP="00E324F6">
      <w:r>
        <w:separator/>
      </w:r>
    </w:p>
  </w:footnote>
  <w:footnote w:type="continuationSeparator" w:id="0">
    <w:p w14:paraId="0CBFAD0A" w14:textId="77777777" w:rsidR="008A64AD" w:rsidRDefault="008A64AD" w:rsidP="00E324F6">
      <w:r>
        <w:continuationSeparator/>
      </w:r>
    </w:p>
  </w:footnote>
  <w:footnote w:id="1">
    <w:p w14:paraId="02A8AC5E" w14:textId="02E9A409" w:rsidR="006C1354" w:rsidRPr="002C4D93" w:rsidRDefault="006C1354">
      <w:pPr>
        <w:pStyle w:val="FootnoteText"/>
        <w:rPr>
          <w:rFonts w:ascii="Arial" w:hAnsi="Arial" w:cs="Arial"/>
          <w:sz w:val="16"/>
          <w:szCs w:val="16"/>
          <w:lang w:val="en-US"/>
        </w:rPr>
      </w:pPr>
      <w:r w:rsidRPr="002C4D93">
        <w:rPr>
          <w:rStyle w:val="FootnoteReference"/>
          <w:rFonts w:ascii="Arial" w:hAnsi="Arial" w:cs="Arial"/>
          <w:sz w:val="16"/>
          <w:szCs w:val="16"/>
        </w:rPr>
        <w:footnoteRef/>
      </w:r>
      <w:r w:rsidRPr="002C4D93">
        <w:rPr>
          <w:rFonts w:ascii="Arial" w:hAnsi="Arial" w:cs="Arial"/>
          <w:sz w:val="16"/>
          <w:szCs w:val="16"/>
        </w:rPr>
        <w:t xml:space="preserve"> Nuoroda teikiama kartu su kvalifikaciją pagrindžiančiais dokumentais.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48D390A"/>
    <w:multiLevelType w:val="hybridMultilevel"/>
    <w:tmpl w:val="8F763150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9668097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4637618">
    <w:abstractNumId w:val="1"/>
  </w:num>
  <w:num w:numId="3" w16cid:durableId="57698718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Vilius Šabanas">
    <w15:presenceInfo w15:providerId="AD" w15:userId="S::Vilius.Sabanas@litgrid.eu::27fa89c0-487e-43e5-82ea-8aef4f60b1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1291F"/>
    <w:rsid w:val="000305DC"/>
    <w:rsid w:val="00030D89"/>
    <w:rsid w:val="00061D3C"/>
    <w:rsid w:val="00073111"/>
    <w:rsid w:val="0007453B"/>
    <w:rsid w:val="000821C5"/>
    <w:rsid w:val="000953E5"/>
    <w:rsid w:val="000A26A6"/>
    <w:rsid w:val="000A3836"/>
    <w:rsid w:val="000B7E42"/>
    <w:rsid w:val="000C3B66"/>
    <w:rsid w:val="000D77F9"/>
    <w:rsid w:val="000E4F61"/>
    <w:rsid w:val="000F77AD"/>
    <w:rsid w:val="0010279D"/>
    <w:rsid w:val="00105201"/>
    <w:rsid w:val="00130376"/>
    <w:rsid w:val="00154A4B"/>
    <w:rsid w:val="00156F83"/>
    <w:rsid w:val="00171B62"/>
    <w:rsid w:val="00174131"/>
    <w:rsid w:val="00176B4D"/>
    <w:rsid w:val="0018252F"/>
    <w:rsid w:val="0019305D"/>
    <w:rsid w:val="001A52AF"/>
    <w:rsid w:val="001A5D71"/>
    <w:rsid w:val="001C7DBE"/>
    <w:rsid w:val="001C7E2D"/>
    <w:rsid w:val="001F060C"/>
    <w:rsid w:val="00211C00"/>
    <w:rsid w:val="00226EEC"/>
    <w:rsid w:val="00234EE8"/>
    <w:rsid w:val="002359C7"/>
    <w:rsid w:val="00236AA0"/>
    <w:rsid w:val="00236B6C"/>
    <w:rsid w:val="00256925"/>
    <w:rsid w:val="00274781"/>
    <w:rsid w:val="0029743D"/>
    <w:rsid w:val="002B53AF"/>
    <w:rsid w:val="002B5E8E"/>
    <w:rsid w:val="002C4D93"/>
    <w:rsid w:val="002C5240"/>
    <w:rsid w:val="002D1162"/>
    <w:rsid w:val="002F3CBE"/>
    <w:rsid w:val="00317487"/>
    <w:rsid w:val="00337466"/>
    <w:rsid w:val="00352FE9"/>
    <w:rsid w:val="00354696"/>
    <w:rsid w:val="00372112"/>
    <w:rsid w:val="00375003"/>
    <w:rsid w:val="003812FF"/>
    <w:rsid w:val="0038641E"/>
    <w:rsid w:val="00394291"/>
    <w:rsid w:val="003973F5"/>
    <w:rsid w:val="003A2E7D"/>
    <w:rsid w:val="003B0AF7"/>
    <w:rsid w:val="003C1129"/>
    <w:rsid w:val="003C4974"/>
    <w:rsid w:val="003D4339"/>
    <w:rsid w:val="003D4367"/>
    <w:rsid w:val="003D7A21"/>
    <w:rsid w:val="003E379B"/>
    <w:rsid w:val="00414C83"/>
    <w:rsid w:val="00425BBC"/>
    <w:rsid w:val="00426565"/>
    <w:rsid w:val="004322F5"/>
    <w:rsid w:val="00443976"/>
    <w:rsid w:val="004655C5"/>
    <w:rsid w:val="00466142"/>
    <w:rsid w:val="004728FB"/>
    <w:rsid w:val="0047312D"/>
    <w:rsid w:val="00480EF7"/>
    <w:rsid w:val="004A0257"/>
    <w:rsid w:val="004A5996"/>
    <w:rsid w:val="004B2605"/>
    <w:rsid w:val="004B28A4"/>
    <w:rsid w:val="004B65DD"/>
    <w:rsid w:val="004B78E9"/>
    <w:rsid w:val="004C5F6B"/>
    <w:rsid w:val="004F79B9"/>
    <w:rsid w:val="005022FA"/>
    <w:rsid w:val="00521906"/>
    <w:rsid w:val="00525586"/>
    <w:rsid w:val="00540E0F"/>
    <w:rsid w:val="00571991"/>
    <w:rsid w:val="005903C0"/>
    <w:rsid w:val="005A1631"/>
    <w:rsid w:val="005B1543"/>
    <w:rsid w:val="005E79DD"/>
    <w:rsid w:val="005F406B"/>
    <w:rsid w:val="00602E88"/>
    <w:rsid w:val="006316DF"/>
    <w:rsid w:val="00634A36"/>
    <w:rsid w:val="00636375"/>
    <w:rsid w:val="00637918"/>
    <w:rsid w:val="006710E6"/>
    <w:rsid w:val="00671D40"/>
    <w:rsid w:val="006762FB"/>
    <w:rsid w:val="0068791A"/>
    <w:rsid w:val="00690E22"/>
    <w:rsid w:val="006A2306"/>
    <w:rsid w:val="006B0654"/>
    <w:rsid w:val="006C1354"/>
    <w:rsid w:val="006C54CC"/>
    <w:rsid w:val="006D648D"/>
    <w:rsid w:val="006D6D3F"/>
    <w:rsid w:val="006F2ED5"/>
    <w:rsid w:val="006F7634"/>
    <w:rsid w:val="007063F8"/>
    <w:rsid w:val="0072110E"/>
    <w:rsid w:val="00726F44"/>
    <w:rsid w:val="00727DF4"/>
    <w:rsid w:val="0073076C"/>
    <w:rsid w:val="00755563"/>
    <w:rsid w:val="00783718"/>
    <w:rsid w:val="007B0084"/>
    <w:rsid w:val="007C2E05"/>
    <w:rsid w:val="007C4FED"/>
    <w:rsid w:val="007D34FD"/>
    <w:rsid w:val="007F6EE8"/>
    <w:rsid w:val="008149B0"/>
    <w:rsid w:val="00825E73"/>
    <w:rsid w:val="00827882"/>
    <w:rsid w:val="00834031"/>
    <w:rsid w:val="00834CD1"/>
    <w:rsid w:val="0084022E"/>
    <w:rsid w:val="00851982"/>
    <w:rsid w:val="0085259C"/>
    <w:rsid w:val="00884DB0"/>
    <w:rsid w:val="00891A99"/>
    <w:rsid w:val="008A1769"/>
    <w:rsid w:val="008A64AD"/>
    <w:rsid w:val="008A7BDB"/>
    <w:rsid w:val="008B6C50"/>
    <w:rsid w:val="008C0BA7"/>
    <w:rsid w:val="008C6DFC"/>
    <w:rsid w:val="008D1FF7"/>
    <w:rsid w:val="008D28C6"/>
    <w:rsid w:val="008F7CE8"/>
    <w:rsid w:val="009008F1"/>
    <w:rsid w:val="009142DA"/>
    <w:rsid w:val="00923B8D"/>
    <w:rsid w:val="00924C46"/>
    <w:rsid w:val="00932064"/>
    <w:rsid w:val="009401FA"/>
    <w:rsid w:val="00945757"/>
    <w:rsid w:val="00963BE4"/>
    <w:rsid w:val="00964D25"/>
    <w:rsid w:val="00965C22"/>
    <w:rsid w:val="00990D4E"/>
    <w:rsid w:val="00995512"/>
    <w:rsid w:val="009A13D6"/>
    <w:rsid w:val="009A7700"/>
    <w:rsid w:val="009B1AA1"/>
    <w:rsid w:val="009C132D"/>
    <w:rsid w:val="009C2C29"/>
    <w:rsid w:val="009D1D32"/>
    <w:rsid w:val="009D6D96"/>
    <w:rsid w:val="009F4002"/>
    <w:rsid w:val="00A02A50"/>
    <w:rsid w:val="00A07D85"/>
    <w:rsid w:val="00A22C86"/>
    <w:rsid w:val="00A276A5"/>
    <w:rsid w:val="00A3080E"/>
    <w:rsid w:val="00A4071A"/>
    <w:rsid w:val="00A71717"/>
    <w:rsid w:val="00A74365"/>
    <w:rsid w:val="00A87D71"/>
    <w:rsid w:val="00A94BB4"/>
    <w:rsid w:val="00AB0E15"/>
    <w:rsid w:val="00AC51D6"/>
    <w:rsid w:val="00AC7B92"/>
    <w:rsid w:val="00AD3793"/>
    <w:rsid w:val="00AF0070"/>
    <w:rsid w:val="00AF59CD"/>
    <w:rsid w:val="00B249AC"/>
    <w:rsid w:val="00B45FAE"/>
    <w:rsid w:val="00B61F96"/>
    <w:rsid w:val="00B757E6"/>
    <w:rsid w:val="00B77367"/>
    <w:rsid w:val="00B841A6"/>
    <w:rsid w:val="00B91E4B"/>
    <w:rsid w:val="00B96654"/>
    <w:rsid w:val="00BA105E"/>
    <w:rsid w:val="00BB669C"/>
    <w:rsid w:val="00BC0528"/>
    <w:rsid w:val="00BC5F64"/>
    <w:rsid w:val="00BD3F46"/>
    <w:rsid w:val="00BD5719"/>
    <w:rsid w:val="00BD7366"/>
    <w:rsid w:val="00BF1D33"/>
    <w:rsid w:val="00BF2204"/>
    <w:rsid w:val="00BF2317"/>
    <w:rsid w:val="00C04A50"/>
    <w:rsid w:val="00C04FEA"/>
    <w:rsid w:val="00C054D1"/>
    <w:rsid w:val="00C05543"/>
    <w:rsid w:val="00C151F5"/>
    <w:rsid w:val="00C56D56"/>
    <w:rsid w:val="00C57635"/>
    <w:rsid w:val="00C61C73"/>
    <w:rsid w:val="00C73C89"/>
    <w:rsid w:val="00C8252E"/>
    <w:rsid w:val="00C92426"/>
    <w:rsid w:val="00CA31EA"/>
    <w:rsid w:val="00CA4A06"/>
    <w:rsid w:val="00CB5010"/>
    <w:rsid w:val="00CB77E6"/>
    <w:rsid w:val="00CC57F3"/>
    <w:rsid w:val="00CD56D6"/>
    <w:rsid w:val="00CD5800"/>
    <w:rsid w:val="00CE1F7F"/>
    <w:rsid w:val="00CE41AC"/>
    <w:rsid w:val="00CE684B"/>
    <w:rsid w:val="00CE79D8"/>
    <w:rsid w:val="00CF46DB"/>
    <w:rsid w:val="00D10D8C"/>
    <w:rsid w:val="00D2369D"/>
    <w:rsid w:val="00D24B9B"/>
    <w:rsid w:val="00D25AAD"/>
    <w:rsid w:val="00D40437"/>
    <w:rsid w:val="00D432EA"/>
    <w:rsid w:val="00D53208"/>
    <w:rsid w:val="00D73158"/>
    <w:rsid w:val="00D922AD"/>
    <w:rsid w:val="00D92B61"/>
    <w:rsid w:val="00D97CC7"/>
    <w:rsid w:val="00DD0888"/>
    <w:rsid w:val="00DD6EA0"/>
    <w:rsid w:val="00E0261C"/>
    <w:rsid w:val="00E1071F"/>
    <w:rsid w:val="00E324F6"/>
    <w:rsid w:val="00E5168C"/>
    <w:rsid w:val="00E70D33"/>
    <w:rsid w:val="00E77E04"/>
    <w:rsid w:val="00EA1B40"/>
    <w:rsid w:val="00EA29B4"/>
    <w:rsid w:val="00EB18CB"/>
    <w:rsid w:val="00EB5742"/>
    <w:rsid w:val="00EC142A"/>
    <w:rsid w:val="00EE1A9E"/>
    <w:rsid w:val="00EE718B"/>
    <w:rsid w:val="00EF5EC2"/>
    <w:rsid w:val="00F03378"/>
    <w:rsid w:val="00F04491"/>
    <w:rsid w:val="00F27EB7"/>
    <w:rsid w:val="00F3250C"/>
    <w:rsid w:val="00F40675"/>
    <w:rsid w:val="00F45AE3"/>
    <w:rsid w:val="00F53BF8"/>
    <w:rsid w:val="00F53D80"/>
    <w:rsid w:val="00F62D2C"/>
    <w:rsid w:val="00FA391A"/>
    <w:rsid w:val="00FB6CAD"/>
    <w:rsid w:val="00FF3AB8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1,List Paragraph3"/>
    <w:basedOn w:val="Normal"/>
    <w:link w:val="ListParagraphChar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375003"/>
    <w:rPr>
      <w:rFonts w:ascii="Calibri" w:eastAsia="Times New Roman" w:hAnsi="Calibri" w:cs="Times New Roman"/>
      <w:lang w:val="en-US"/>
    </w:rPr>
  </w:style>
  <w:style w:type="paragraph" w:styleId="Revision">
    <w:name w:val="Revision"/>
    <w:hidden/>
    <w:uiPriority w:val="99"/>
    <w:semiHidden/>
    <w:rsid w:val="004A599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CD498C8F89AA4BA9AA547BCAD148C8" ma:contentTypeVersion="0" ma:contentTypeDescription="Create a new document." ma:contentTypeScope="" ma:versionID="25078fc089ca0554526ee94f1fcb4eb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4f15b030d40ffca33e4aeb8eb001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9A56B3-C5DC-4912-AC62-1D7B09C61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A6340D-9DCB-4165-9403-9A281B4BB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Vilius Šabanas</cp:lastModifiedBy>
  <cp:revision>14</cp:revision>
  <cp:lastPrinted>2018-04-20T07:34:00Z</cp:lastPrinted>
  <dcterms:created xsi:type="dcterms:W3CDTF">2023-11-20T10:39:00Z</dcterms:created>
  <dcterms:modified xsi:type="dcterms:W3CDTF">2024-10-10T07:55:00Z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0x010100B9CD498C8F89AA4BA9AA547BCAD148C8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2021-11-23T08:19:40Z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cb05647e-bd74-45ec-81eb-cc000c419883</vt:lpwstr>
  </property>
  <property fmtid="{D5CDD505-2E9C-101B-9397-08002B2CF9AE}" pid="10" name="MSIP_Label_7058e6ed-1f62-4b3b-a413-1541f2aa482f_ContentBits">
    <vt:lpwstr>0</vt:lpwstr>
  </property>
</Properties>
</file>